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B2CB6A3" w14:textId="01B5E299" w:rsidR="0002305D" w:rsidRDefault="0002305D" w:rsidP="00096DC0">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7F680FFD" w14:textId="140767FB"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F13DBC">
      <w:pPr>
        <w:pStyle w:val="Odstavecseseznamem"/>
        <w:numPr>
          <w:ilvl w:val="0"/>
          <w:numId w:val="20"/>
        </w:numPr>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02305D">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ins w:id="0" w:author="Čížková Jaroslava (PKN-ZAK)" w:date="2020-12-27T20:37:00Z"/>
          <w:rFonts w:ascii="Calibri" w:hAnsi="Calibri" w:cs="Calibri"/>
          <w:sz w:val="22"/>
          <w:szCs w:val="22"/>
        </w:rPr>
      </w:pPr>
    </w:p>
    <w:p w14:paraId="18ABEDE1" w14:textId="12861879" w:rsidR="0024457F" w:rsidRPr="00764789" w:rsidRDefault="0024457F" w:rsidP="00764789">
      <w:pPr>
        <w:autoSpaceDE w:val="0"/>
        <w:autoSpaceDN w:val="0"/>
        <w:adjustRightInd w:val="0"/>
        <w:jc w:val="both"/>
        <w:rPr>
          <w:rFonts w:ascii="Calibri" w:hAnsi="Calibri" w:cs="Calibri"/>
          <w:b/>
          <w:bCs/>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s</w:t>
      </w:r>
      <w:r w:rsidR="001B4E2E">
        <w:rPr>
          <w:rFonts w:ascii="Calibri" w:hAnsi="Calibri" w:cs="Calibri"/>
          <w:sz w:val="22"/>
          <w:szCs w:val="22"/>
        </w:rPr>
        <w:t xml:space="preserve"> názvem </w:t>
      </w:r>
      <w:r w:rsidR="00764789" w:rsidRPr="00764789">
        <w:rPr>
          <w:rFonts w:ascii="Calibri" w:hAnsi="Calibri" w:cs="Calibri"/>
          <w:b/>
          <w:bCs/>
          <w:sz w:val="22"/>
          <w:szCs w:val="22"/>
        </w:rPr>
        <w:t>Léčivý přípravek ATC skupiny L03AX13</w:t>
      </w:r>
      <w:r w:rsidR="00764789">
        <w:rPr>
          <w:rFonts w:ascii="Calibri" w:hAnsi="Calibri" w:cs="Calibri"/>
          <w:b/>
          <w:bCs/>
          <w:sz w:val="22"/>
          <w:szCs w:val="22"/>
        </w:rPr>
        <w:t xml:space="preserve"> </w:t>
      </w:r>
      <w:r w:rsidR="00764789" w:rsidRPr="00764789">
        <w:rPr>
          <w:rFonts w:ascii="Calibri" w:hAnsi="Calibri" w:cs="Calibri"/>
          <w:b/>
          <w:bCs/>
          <w:sz w:val="22"/>
          <w:szCs w:val="22"/>
        </w:rPr>
        <w:t>s účinnou látkou glatiramer acetát</w:t>
      </w:r>
      <w:r w:rsidR="0022356A" w:rsidRPr="0022356A">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7A22B550"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764789" w:rsidRPr="00764789">
        <w:rPr>
          <w:rFonts w:ascii="Calibri" w:hAnsi="Calibri" w:cs="Arial"/>
          <w:b/>
          <w:bCs/>
          <w:sz w:val="22"/>
          <w:szCs w:val="22"/>
        </w:rPr>
        <w:t xml:space="preserve">ATC skupiny L03AX13 s účinnou látkou glatiramer acetát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3B932595"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této smlouv</w:t>
      </w:r>
      <w:r w:rsidR="003F6F3B">
        <w:rPr>
          <w:rFonts w:ascii="Calibri" w:hAnsi="Calibri" w:cs="Calibri"/>
          <w:sz w:val="22"/>
          <w:szCs w:val="22"/>
        </w:rPr>
        <w:t>ě</w:t>
      </w:r>
      <w:r w:rsidR="00372823" w:rsidRPr="004617FC">
        <w:rPr>
          <w:rFonts w:ascii="Calibri" w:hAnsi="Calibri" w:cs="Calibri"/>
          <w:sz w:val="22"/>
          <w:szCs w:val="22"/>
        </w:rPr>
        <w:t xml:space="preserve"> </w:t>
      </w:r>
      <w:r w:rsidR="00A47F7F" w:rsidRPr="004617FC">
        <w:rPr>
          <w:rFonts w:ascii="Calibri" w:hAnsi="Calibri" w:cs="Calibri"/>
          <w:sz w:val="22"/>
          <w:szCs w:val="22"/>
        </w:rPr>
        <w:t>průběžně dle aktuálních provozních potřeb kupujícího</w:t>
      </w:r>
      <w:r w:rsidR="00A47F7F" w:rsidRPr="00527899">
        <w:rPr>
          <w:rFonts w:ascii="Calibri" w:hAnsi="Calibri" w:cs="Calibri"/>
          <w:sz w:val="22"/>
          <w:szCs w:val="22"/>
        </w:rPr>
        <w:t xml:space="preserve">, </w:t>
      </w:r>
      <w:bookmarkStart w:id="1" w:name="_Hlk109636773"/>
      <w:r w:rsidR="00D34FFD" w:rsidRPr="00527899">
        <w:rPr>
          <w:rFonts w:ascii="Calibri" w:hAnsi="Calibri" w:cs="Calibri"/>
          <w:sz w:val="22"/>
          <w:szCs w:val="22"/>
        </w:rPr>
        <w:t>na základě dílčích objednávek vystavených kupujícím</w:t>
      </w:r>
      <w:bookmarkEnd w:id="1"/>
      <w:r w:rsidR="00D34FFD" w:rsidRPr="00527899">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17158EDC"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bookmarkStart w:id="2" w:name="_Hlk109636808"/>
      <w:r w:rsidR="00D34FFD" w:rsidRPr="00527899">
        <w:rPr>
          <w:rFonts w:ascii="Calibri" w:hAnsi="Calibri" w:cs="Calibri"/>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r w:rsidR="006D7BFA" w:rsidRPr="004617FC">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48D2710C" w:rsidR="00A6648D" w:rsidRDefault="00A6648D" w:rsidP="005E0F36">
      <w:pPr>
        <w:jc w:val="both"/>
        <w:rPr>
          <w:rFonts w:ascii="Calibri" w:hAnsi="Calibri" w:cs="Calibri"/>
          <w:iCs/>
          <w:sz w:val="22"/>
          <w:szCs w:val="22"/>
        </w:rPr>
      </w:pPr>
    </w:p>
    <w:p w14:paraId="4C47ACC1" w14:textId="77777777" w:rsidR="0002305D" w:rsidRPr="004617FC" w:rsidRDefault="0002305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w:t>
      </w:r>
      <w:r w:rsidR="00D66BCF" w:rsidRPr="0002305D">
        <w:rPr>
          <w:rFonts w:ascii="Calibri" w:hAnsi="Calibri" w:cs="Calibri"/>
          <w:sz w:val="22"/>
          <w:szCs w:val="22"/>
          <w:highlight w:val="lightGray"/>
        </w:rPr>
        <w:t>bude doplněno před podpisem smlouvy</w:t>
      </w:r>
      <w:r w:rsidR="00D66BCF">
        <w:rPr>
          <w:rFonts w:ascii="Calibri" w:hAnsi="Calibri" w:cs="Calibri"/>
          <w:sz w:val="22"/>
          <w:szCs w:val="22"/>
        </w:rPr>
        <w:t>)</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w:t>
      </w:r>
      <w:r w:rsidR="00D66BCF" w:rsidRPr="0002305D">
        <w:rPr>
          <w:rFonts w:ascii="Calibri" w:hAnsi="Calibri" w:cs="Calibri"/>
          <w:bCs/>
          <w:szCs w:val="22"/>
          <w:highlight w:val="lightGray"/>
        </w:rPr>
        <w:t>bude doplněno před podpisem smlouvy</w:t>
      </w:r>
      <w:r w:rsidR="00D66BCF" w:rsidRPr="00D66BCF">
        <w:rPr>
          <w:rFonts w:ascii="Calibri" w:hAnsi="Calibri" w:cs="Calibri"/>
          <w:bCs/>
          <w:szCs w:val="22"/>
        </w:rPr>
        <w:t>)</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Ústní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3087C974"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06478E66" w14:textId="7146D610" w:rsidR="00343FBE" w:rsidRPr="004617FC" w:rsidRDefault="00812CA0" w:rsidP="00FF4792">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78BF813E" w14:textId="1EB906F6"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FF4792">
        <w:rPr>
          <w:rFonts w:ascii="Calibri" w:hAnsi="Calibri" w:cs="Calibri"/>
          <w:b/>
          <w:sz w:val="22"/>
          <w:szCs w:val="22"/>
        </w:rPr>
        <w:t>5</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w:t>
      </w:r>
      <w:r w:rsidR="00FF4792">
        <w:rPr>
          <w:rFonts w:ascii="Calibri" w:hAnsi="Calibri" w:cs="Calibri"/>
          <w:sz w:val="22"/>
          <w:szCs w:val="22"/>
        </w:rPr>
        <w:t>vy</w:t>
      </w:r>
      <w:r w:rsidRPr="004617FC">
        <w:rPr>
          <w:rFonts w:ascii="Calibri" w:hAnsi="Calibri" w:cs="Calibri"/>
          <w:sz w:val="22"/>
          <w:szCs w:val="22"/>
        </w:rPr>
        <w:t>.</w:t>
      </w:r>
    </w:p>
    <w:p w14:paraId="65CE16A4" w14:textId="0DCBAD68" w:rsidR="007460F2" w:rsidRPr="004617FC" w:rsidRDefault="007460F2" w:rsidP="00FF4792">
      <w:pPr>
        <w:ind w:left="709" w:hanging="709"/>
        <w:jc w:val="both"/>
        <w:rPr>
          <w:rFonts w:ascii="Calibri" w:hAnsi="Calibri" w:cs="Calibri"/>
          <w:szCs w:val="22"/>
        </w:rPr>
      </w:pPr>
      <w:r w:rsidRPr="004617FC">
        <w:rPr>
          <w:rFonts w:ascii="Calibri" w:hAnsi="Calibri" w:cs="Calibri"/>
          <w:b/>
          <w:sz w:val="22"/>
          <w:szCs w:val="22"/>
        </w:rPr>
        <w:t>3.</w:t>
      </w:r>
      <w:r w:rsidR="00FF4792">
        <w:rPr>
          <w:rFonts w:ascii="Calibri" w:hAnsi="Calibri" w:cs="Calibri"/>
          <w:b/>
          <w:sz w:val="22"/>
          <w:szCs w:val="22"/>
        </w:rPr>
        <w:t>6</w:t>
      </w:r>
      <w:r w:rsidRPr="004617FC">
        <w:rPr>
          <w:rFonts w:ascii="Calibri" w:hAnsi="Calibri" w:cs="Calibri"/>
          <w:sz w:val="22"/>
          <w:szCs w:val="22"/>
        </w:rPr>
        <w:tab/>
      </w:r>
      <w:r w:rsidR="00FF4792">
        <w:rPr>
          <w:rFonts w:ascii="Calibri" w:hAnsi="Calibri" w:cs="Calibri"/>
          <w:sz w:val="22"/>
          <w:szCs w:val="22"/>
        </w:rPr>
        <w:t>Dodávka musí obsahovat dodací list</w:t>
      </w:r>
      <w:r w:rsidR="001B2D5F" w:rsidRPr="004617FC">
        <w:rPr>
          <w:rFonts w:ascii="Calibri" w:hAnsi="Calibri" w:cs="Calibri"/>
          <w:szCs w:val="22"/>
        </w:rPr>
        <w:t>.</w:t>
      </w:r>
    </w:p>
    <w:p w14:paraId="2E4779CE" w14:textId="6EB465B0"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FF4792">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74F93AF" w:rsidR="007460F2" w:rsidRPr="00FF4792" w:rsidRDefault="00D07CAD" w:rsidP="00FF4792">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1A3A935A" w14:textId="636C083D" w:rsidR="00D07CAD" w:rsidRPr="00FF4792" w:rsidRDefault="00D07CAD" w:rsidP="00FF4792">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00FF4792">
        <w:rPr>
          <w:rFonts w:ascii="Calibri" w:hAnsi="Calibri" w:cs="Calibri"/>
          <w:szCs w:val="22"/>
        </w:rPr>
        <w:t>.</w:t>
      </w:r>
    </w:p>
    <w:p w14:paraId="5433B36B" w14:textId="443396A7"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FF4792">
        <w:rPr>
          <w:rFonts w:ascii="Calibri" w:hAnsi="Calibri" w:cs="Calibri"/>
          <w:b/>
          <w:sz w:val="22"/>
          <w:szCs w:val="22"/>
        </w:rPr>
        <w:t>8</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7C546CFC"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FF4792">
        <w:rPr>
          <w:rFonts w:ascii="Calibri" w:hAnsi="Calibri" w:cs="Calibri"/>
          <w:b/>
          <w:sz w:val="22"/>
          <w:szCs w:val="22"/>
        </w:rPr>
        <w:t>9</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18A1AEC8" w:rsidR="0024457F" w:rsidRDefault="001D2DB5" w:rsidP="00D67A3D">
      <w:pPr>
        <w:pStyle w:val="Zkladntextodsazen3"/>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9A78A5">
        <w:rPr>
          <w:rFonts w:ascii="Calibri" w:hAnsi="Calibri" w:cs="Calibri"/>
          <w:sz w:val="22"/>
          <w:szCs w:val="22"/>
        </w:rPr>
        <w:t>zboží</w:t>
      </w:r>
      <w:r w:rsidR="00D51DFE" w:rsidRPr="009A78A5">
        <w:rPr>
          <w:rFonts w:ascii="Calibri" w:hAnsi="Calibri" w:cs="Calibri"/>
          <w:sz w:val="22"/>
          <w:szCs w:val="22"/>
        </w:rPr>
        <w:t xml:space="preserve"> </w:t>
      </w:r>
      <w:r w:rsidR="00D51DFE" w:rsidRPr="009A78A5">
        <w:rPr>
          <w:rFonts w:ascii="Calibri" w:hAnsi="Calibri" w:cs="Calibri"/>
          <w:b/>
          <w:bCs/>
          <w:sz w:val="22"/>
          <w:szCs w:val="22"/>
        </w:rPr>
        <w:t xml:space="preserve">za období </w:t>
      </w:r>
      <w:r w:rsidR="00690D0E" w:rsidRPr="009A78A5">
        <w:rPr>
          <w:rFonts w:ascii="Calibri" w:hAnsi="Calibri" w:cs="Calibri"/>
          <w:b/>
          <w:bCs/>
          <w:sz w:val="22"/>
          <w:szCs w:val="22"/>
        </w:rPr>
        <w:t>2 let (24</w:t>
      </w:r>
      <w:r w:rsidR="00D51DFE" w:rsidRPr="009A78A5">
        <w:rPr>
          <w:rFonts w:ascii="Calibri" w:hAnsi="Calibri" w:cs="Calibri"/>
          <w:b/>
          <w:bCs/>
          <w:sz w:val="22"/>
          <w:szCs w:val="22"/>
        </w:rPr>
        <w:t xml:space="preserve"> měsíců)</w:t>
      </w:r>
      <w:r w:rsidR="009306B9" w:rsidRPr="009A78A5">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p>
    <w:p w14:paraId="002DC57F" w14:textId="27EE52FD" w:rsidR="00C21D94" w:rsidRDefault="00C21D94" w:rsidP="00A47F59">
      <w:pPr>
        <w:pStyle w:val="Zkladntextodsazen3"/>
        <w:spacing w:after="0"/>
        <w:ind w:left="709" w:hanging="709"/>
        <w:jc w:val="both"/>
        <w:rPr>
          <w:rFonts w:ascii="Calibri" w:hAnsi="Calibri" w:cs="Calibri"/>
          <w:sz w:val="22"/>
          <w:szCs w:val="22"/>
        </w:rPr>
      </w:pPr>
    </w:p>
    <w:p w14:paraId="7CF275EB" w14:textId="52FF2FBB" w:rsidR="00964F33" w:rsidRDefault="00964F33" w:rsidP="0002305D">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w:t>
      </w:r>
      <w:r w:rsidRPr="00964F33">
        <w:rPr>
          <w:rFonts w:ascii="Calibri" w:eastAsia="SimSun" w:hAnsi="Calibri" w:cs="Calibri"/>
          <w:i/>
          <w:kern w:val="1"/>
          <w:sz w:val="22"/>
          <w:szCs w:val="22"/>
          <w:highlight w:val="yellow"/>
          <w:lang w:eastAsia="hi-IN" w:bidi="hi-IN"/>
        </w:rPr>
        <w:t>el</w:t>
      </w:r>
    </w:p>
    <w:p w14:paraId="09B50F66" w14:textId="55AF1A5C" w:rsidR="00964F33" w:rsidRDefault="00964F33" w:rsidP="0002305D">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1599A0FB" w14:textId="39932EAA" w:rsidR="00964F33" w:rsidRDefault="00964F33" w:rsidP="0002305D">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Pr>
          <w:rFonts w:ascii="Calibri" w:eastAsia="SimSun" w:hAnsi="Calibri" w:cs="Calibri"/>
          <w:i/>
          <w:kern w:val="1"/>
          <w:sz w:val="22"/>
          <w:szCs w:val="22"/>
          <w:highlight w:val="yellow"/>
          <w:lang w:eastAsia="hi-IN" w:bidi="hi-IN"/>
        </w:rPr>
        <w:t xml:space="preserve"> </w:t>
      </w:r>
      <w:r w:rsidRPr="007D4423">
        <w:rPr>
          <w:rFonts w:ascii="Calibri" w:eastAsia="SimSun" w:hAnsi="Calibri" w:cs="Calibri"/>
          <w:i/>
          <w:kern w:val="1"/>
          <w:sz w:val="22"/>
          <w:szCs w:val="22"/>
          <w:highlight w:val="yellow"/>
          <w:lang w:eastAsia="hi-IN" w:bidi="hi-IN"/>
        </w:rPr>
        <w:t xml:space="preserve">doplní </w:t>
      </w:r>
      <w:r w:rsidRPr="00977058">
        <w:rPr>
          <w:rFonts w:ascii="Calibri" w:eastAsia="SimSun" w:hAnsi="Calibri" w:cs="Calibri"/>
          <w:i/>
          <w:kern w:val="1"/>
          <w:sz w:val="22"/>
          <w:szCs w:val="22"/>
          <w:highlight w:val="yellow"/>
          <w:lang w:eastAsia="hi-IN" w:bidi="hi-IN"/>
        </w:rPr>
        <w:t>dodavatel</w:t>
      </w:r>
    </w:p>
    <w:p w14:paraId="281027D0" w14:textId="62238A2E" w:rsidR="00964F33" w:rsidRDefault="00964F33" w:rsidP="0002305D">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18644CDB"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podpisu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Prodávající fakturu doručí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lastRenderedPageBreak/>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5307F96D" w14:textId="20D25B7C" w:rsidR="0024457F"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149CFDCA"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5</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1DFB0E5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w:t>
      </w:r>
      <w:r w:rsidR="00D90FCB">
        <w:rPr>
          <w:rFonts w:ascii="Calibri" w:hAnsi="Calibri" w:cs="Calibri"/>
          <w:sz w:val="22"/>
          <w:szCs w:val="22"/>
        </w:rPr>
        <w:t>v pracovních dnech</w:t>
      </w:r>
      <w:r w:rsidRPr="004617FC">
        <w:rPr>
          <w:rFonts w:ascii="Calibri" w:hAnsi="Calibri" w:cs="Calibri"/>
          <w:sz w:val="22"/>
          <w:szCs w:val="22"/>
        </w:rPr>
        <w:t xml:space="preserve"> 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7.6</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7.7</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2A36B843"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2A308C37"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4DF16C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 xml:space="preserve">Smluvní strany se dohodly, že tato smlouva a všechny vztahy z ní vyplývající a v této smlouvě </w:t>
      </w:r>
      <w:r w:rsidR="0024457F" w:rsidRPr="004617FC">
        <w:rPr>
          <w:rFonts w:ascii="Calibri" w:hAnsi="Calibri" w:cs="Calibri"/>
          <w:sz w:val="22"/>
          <w:szCs w:val="22"/>
        </w:rPr>
        <w:lastRenderedPageBreak/>
        <w:t>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2F61A1A6"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9A78A5">
        <w:rPr>
          <w:rFonts w:ascii="Calibri" w:hAnsi="Calibri" w:cs="Calibri"/>
          <w:b/>
          <w:iCs/>
          <w:sz w:val="22"/>
          <w:szCs w:val="22"/>
        </w:rPr>
        <w:t xml:space="preserve">dobu </w:t>
      </w:r>
      <w:r w:rsidR="00F77E40" w:rsidRPr="009A78A5">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4232025F" w14:textId="77777777" w:rsidR="00A47F59" w:rsidRDefault="00A47F59" w:rsidP="00FF4792">
      <w:pPr>
        <w:pStyle w:val="Zkladntextodsazen"/>
        <w:spacing w:after="0"/>
        <w:ind w:left="0"/>
        <w:jc w:val="both"/>
        <w:rPr>
          <w:rFonts w:ascii="Calibri" w:hAnsi="Calibri" w:cs="Calibri"/>
          <w:sz w:val="22"/>
          <w:szCs w:val="22"/>
        </w:rPr>
      </w:pPr>
    </w:p>
    <w:p w14:paraId="1E12E71E" w14:textId="77777777" w:rsidR="00076408" w:rsidRDefault="00076408" w:rsidP="0024457F">
      <w:pPr>
        <w:pStyle w:val="Zkladntextodsazen"/>
        <w:spacing w:after="0"/>
        <w:ind w:left="705" w:hanging="705"/>
        <w:jc w:val="both"/>
        <w:rPr>
          <w:rFonts w:ascii="Calibri" w:hAnsi="Calibri" w:cs="Calibri"/>
          <w:sz w:val="22"/>
          <w:szCs w:val="22"/>
        </w:rPr>
      </w:pPr>
    </w:p>
    <w:p w14:paraId="241AC023" w14:textId="24CE6C06"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5EAFCA76" w:rsidR="0024457F" w:rsidRDefault="0024457F" w:rsidP="0024457F">
      <w:pPr>
        <w:rPr>
          <w:rFonts w:ascii="Calibri" w:hAnsi="Calibri"/>
          <w:sz w:val="22"/>
          <w:szCs w:val="22"/>
          <w:shd w:val="clear" w:color="auto" w:fill="FFFFFF" w:themeFill="background1"/>
        </w:rPr>
      </w:pPr>
    </w:p>
    <w:p w14:paraId="18F6F593" w14:textId="1E4FFF3D" w:rsidR="004B5104" w:rsidRDefault="004B5104" w:rsidP="0024457F">
      <w:pPr>
        <w:rPr>
          <w:rFonts w:ascii="Calibri" w:hAnsi="Calibri"/>
          <w:sz w:val="22"/>
          <w:szCs w:val="22"/>
          <w:shd w:val="clear" w:color="auto" w:fill="FFFFFF" w:themeFill="background1"/>
        </w:rPr>
      </w:pPr>
    </w:p>
    <w:p w14:paraId="7DFF82CD" w14:textId="77777777" w:rsidR="005A56A6" w:rsidRPr="004617FC" w:rsidRDefault="005A56A6"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4E49E2CA" w:rsidR="0024457F" w:rsidRDefault="0024457F" w:rsidP="0024457F">
      <w:pPr>
        <w:rPr>
          <w:rFonts w:ascii="Calibri" w:hAnsi="Calibri"/>
          <w:bCs/>
          <w:sz w:val="22"/>
          <w:szCs w:val="22"/>
        </w:rPr>
      </w:pPr>
    </w:p>
    <w:p w14:paraId="038E4404" w14:textId="03D3FEC3" w:rsidR="005A56A6" w:rsidRDefault="005A56A6" w:rsidP="0024457F">
      <w:pPr>
        <w:rPr>
          <w:rFonts w:ascii="Calibri" w:hAnsi="Calibri"/>
          <w:bCs/>
          <w:sz w:val="22"/>
          <w:szCs w:val="22"/>
        </w:rPr>
      </w:pPr>
    </w:p>
    <w:p w14:paraId="76E11FE1" w14:textId="77777777" w:rsidR="005A56A6" w:rsidRPr="004617FC" w:rsidRDefault="005A56A6"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4F3DA05B" w14:textId="77777777" w:rsidR="0022356A" w:rsidRPr="004617FC"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724DD2">
      <w:headerReference w:type="default" r:id="rId8"/>
      <w:footerReference w:type="default" r:id="rId9"/>
      <w:pgSz w:w="11906" w:h="16838"/>
      <w:pgMar w:top="1418" w:right="1134" w:bottom="1134" w:left="1134" w:header="141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3"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4"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B0BA486E"/>
    <w:lvl w:ilvl="0" w:tplc="002E678E">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formatting="1" w:enforcement="0"/>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305D"/>
    <w:rsid w:val="00031EBF"/>
    <w:rsid w:val="0003215D"/>
    <w:rsid w:val="0003476A"/>
    <w:rsid w:val="00035495"/>
    <w:rsid w:val="00047C2D"/>
    <w:rsid w:val="00054942"/>
    <w:rsid w:val="00074CC0"/>
    <w:rsid w:val="00076408"/>
    <w:rsid w:val="00091376"/>
    <w:rsid w:val="00096DC0"/>
    <w:rsid w:val="000A2A80"/>
    <w:rsid w:val="000B54D9"/>
    <w:rsid w:val="000D64BA"/>
    <w:rsid w:val="000E1A8F"/>
    <w:rsid w:val="000E1D2F"/>
    <w:rsid w:val="000F100C"/>
    <w:rsid w:val="00126C75"/>
    <w:rsid w:val="00135413"/>
    <w:rsid w:val="001508E3"/>
    <w:rsid w:val="00167D6F"/>
    <w:rsid w:val="00186540"/>
    <w:rsid w:val="001923EA"/>
    <w:rsid w:val="00193B38"/>
    <w:rsid w:val="001A0E03"/>
    <w:rsid w:val="001A4B49"/>
    <w:rsid w:val="001B2D5F"/>
    <w:rsid w:val="001B4E2E"/>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53009"/>
    <w:rsid w:val="002610E5"/>
    <w:rsid w:val="00280BF4"/>
    <w:rsid w:val="0029689E"/>
    <w:rsid w:val="00296D0F"/>
    <w:rsid w:val="002A13E7"/>
    <w:rsid w:val="002B0BFC"/>
    <w:rsid w:val="002B1D08"/>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3F6F3B"/>
    <w:rsid w:val="00401C9C"/>
    <w:rsid w:val="0040474A"/>
    <w:rsid w:val="0041467B"/>
    <w:rsid w:val="0041752E"/>
    <w:rsid w:val="00433124"/>
    <w:rsid w:val="00435229"/>
    <w:rsid w:val="00451BF0"/>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27899"/>
    <w:rsid w:val="00533BE6"/>
    <w:rsid w:val="00543774"/>
    <w:rsid w:val="005674B9"/>
    <w:rsid w:val="0058153E"/>
    <w:rsid w:val="005920BC"/>
    <w:rsid w:val="005939C0"/>
    <w:rsid w:val="005A4EDB"/>
    <w:rsid w:val="005A56A6"/>
    <w:rsid w:val="005B26ED"/>
    <w:rsid w:val="005D02F6"/>
    <w:rsid w:val="005E0F36"/>
    <w:rsid w:val="005F38F7"/>
    <w:rsid w:val="00611F02"/>
    <w:rsid w:val="006220DA"/>
    <w:rsid w:val="00632931"/>
    <w:rsid w:val="00645BB4"/>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62523"/>
    <w:rsid w:val="00764789"/>
    <w:rsid w:val="00766540"/>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A78A5"/>
    <w:rsid w:val="009B4E1F"/>
    <w:rsid w:val="009B7599"/>
    <w:rsid w:val="009D46DF"/>
    <w:rsid w:val="009F34A6"/>
    <w:rsid w:val="009F4906"/>
    <w:rsid w:val="009F5531"/>
    <w:rsid w:val="00A04773"/>
    <w:rsid w:val="00A07B7B"/>
    <w:rsid w:val="00A31487"/>
    <w:rsid w:val="00A35057"/>
    <w:rsid w:val="00A47F59"/>
    <w:rsid w:val="00A47F7F"/>
    <w:rsid w:val="00A51CD8"/>
    <w:rsid w:val="00A53319"/>
    <w:rsid w:val="00A53956"/>
    <w:rsid w:val="00A559C8"/>
    <w:rsid w:val="00A6648D"/>
    <w:rsid w:val="00A67959"/>
    <w:rsid w:val="00A710B6"/>
    <w:rsid w:val="00A96A4F"/>
    <w:rsid w:val="00AA5D7B"/>
    <w:rsid w:val="00AA7707"/>
    <w:rsid w:val="00AC1CA0"/>
    <w:rsid w:val="00AD38CB"/>
    <w:rsid w:val="00AE4FC2"/>
    <w:rsid w:val="00B07760"/>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7CAD"/>
    <w:rsid w:val="00D24282"/>
    <w:rsid w:val="00D325DC"/>
    <w:rsid w:val="00D332BF"/>
    <w:rsid w:val="00D34FFD"/>
    <w:rsid w:val="00D366B7"/>
    <w:rsid w:val="00D51DFE"/>
    <w:rsid w:val="00D53BCC"/>
    <w:rsid w:val="00D66BCF"/>
    <w:rsid w:val="00D67A3D"/>
    <w:rsid w:val="00D90FCB"/>
    <w:rsid w:val="00D91251"/>
    <w:rsid w:val="00D96513"/>
    <w:rsid w:val="00DD1CE0"/>
    <w:rsid w:val="00DD782B"/>
    <w:rsid w:val="00DE3207"/>
    <w:rsid w:val="00DE38CA"/>
    <w:rsid w:val="00E04AA8"/>
    <w:rsid w:val="00E16C66"/>
    <w:rsid w:val="00E174BC"/>
    <w:rsid w:val="00E37F4D"/>
    <w:rsid w:val="00E4278A"/>
    <w:rsid w:val="00E50C8E"/>
    <w:rsid w:val="00E512B0"/>
    <w:rsid w:val="00E51AB2"/>
    <w:rsid w:val="00E52F12"/>
    <w:rsid w:val="00E92325"/>
    <w:rsid w:val="00E92C89"/>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062E"/>
    <w:rsid w:val="00FE4265"/>
    <w:rsid w:val="00FF4792"/>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559</TotalTime>
  <Pages>8</Pages>
  <Words>3134</Words>
  <Characters>18493</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44</cp:revision>
  <cp:lastPrinted>2018-05-18T08:11:00Z</cp:lastPrinted>
  <dcterms:created xsi:type="dcterms:W3CDTF">2020-12-12T19:09:00Z</dcterms:created>
  <dcterms:modified xsi:type="dcterms:W3CDTF">2022-07-30T07:21:00Z</dcterms:modified>
</cp:coreProperties>
</file>